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55E" w:rsidRPr="00BA5B06" w:rsidRDefault="00CC055E" w:rsidP="00CC055E">
      <w:pPr>
        <w:jc w:val="center"/>
        <w:rPr>
          <w:b/>
          <w:sz w:val="28"/>
        </w:rPr>
      </w:pPr>
      <w:bookmarkStart w:id="0" w:name="_GoBack"/>
      <w:bookmarkEnd w:id="0"/>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w:t>
      </w:r>
      <w:r w:rsidR="003A2396">
        <w:t>postupu zadávania</w:t>
      </w:r>
      <w:r w:rsidRPr="00CC055E">
        <w:t xml:space="preserve">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r w:rsidR="00567A23" w:rsidRPr="00567A23">
        <w:t xml:space="preserve"> </w:t>
      </w:r>
      <w:r w:rsidR="00567A23" w:rsidRPr="007001F1">
        <w:t>Vzorové kontrolné zoznamy sa použijú v prípade postupov zadávania zákazky, ktoré boli vyhlásené podľa zákona</w:t>
      </w:r>
      <w:r w:rsidR="00567A23">
        <w:t xml:space="preserve"> č. 25/2006</w:t>
      </w:r>
      <w:r w:rsidR="00567A23" w:rsidRPr="007001F1">
        <w:t xml:space="preserve"> Z. z. o verejnom obstarávaní a o zmene a doplnení niektorých zákonov v znení </w:t>
      </w:r>
      <w:r w:rsidR="00567A23">
        <w:t xml:space="preserve">neskorších predpisov </w:t>
      </w:r>
      <w:r w:rsidR="00567A23" w:rsidRPr="007001F1">
        <w:t>(ďalej len „ZVO“).</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5C249D" w:rsidRDefault="005C249D" w:rsidP="00CC055E">
      <w:pPr>
        <w:pStyle w:val="Odsekzoznamu"/>
        <w:numPr>
          <w:ilvl w:val="0"/>
          <w:numId w:val="6"/>
        </w:numPr>
        <w:spacing w:after="120"/>
        <w:ind w:left="425" w:hanging="425"/>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lastRenderedPageBreak/>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FF3525" w:rsidRPr="0005203E" w:rsidRDefault="00370F52" w:rsidP="00066390">
      <w:pPr>
        <w:pStyle w:val="Odsekzoznamu"/>
        <w:numPr>
          <w:ilvl w:val="0"/>
          <w:numId w:val="7"/>
        </w:numPr>
        <w:spacing w:before="120" w:after="120"/>
        <w:ind w:left="425" w:hanging="425"/>
        <w:contextualSpacing w:val="0"/>
        <w:jc w:val="both"/>
      </w:pPr>
      <w:r>
        <w:fldChar w:fldCharType="end"/>
      </w:r>
      <w:r w:rsidR="0096634A" w:rsidDel="0096634A">
        <w:t xml:space="preserve"> </w:t>
      </w: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466A1C"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466A1C"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466A1C"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466A1C"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Pr="00B42345" w:rsidRDefault="00466A1C"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466A1C"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466A1C"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466A1C"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466A1C"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466A1C"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466A1C"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466A1C"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466A1C"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682F85">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5809AF">
              <w:rPr>
                <w:rStyle w:val="Odkaznapoznmkupodiarou"/>
                <w:b/>
                <w:bCs/>
                <w:sz w:val="22"/>
                <w:szCs w:val="22"/>
              </w:rPr>
              <w:footnoteReference w:customMarkFollows="1" w:id="1"/>
              <w:t>2</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6D16F2">
            <w:pPr>
              <w:rPr>
                <w:b/>
                <w:bCs/>
                <w:sz w:val="22"/>
                <w:szCs w:val="22"/>
              </w:rPr>
            </w:pPr>
            <w:r w:rsidRPr="00BB2644">
              <w:rPr>
                <w:b/>
                <w:bCs/>
                <w:sz w:val="22"/>
                <w:szCs w:val="22"/>
              </w:rPr>
              <w:t xml:space="preserve">Kontrolu </w:t>
            </w:r>
            <w:r w:rsidR="006D16F2">
              <w:rPr>
                <w:b/>
                <w:bCs/>
                <w:sz w:val="22"/>
                <w:szCs w:val="22"/>
              </w:rPr>
              <w:t>schválil</w:t>
            </w:r>
            <w:r w:rsidR="006D16F2">
              <w:rPr>
                <w:rStyle w:val="Odkaznapoznmkupodiarou"/>
                <w:b/>
                <w:bCs/>
                <w:sz w:val="22"/>
                <w:szCs w:val="22"/>
              </w:rPr>
              <w:footnoteReference w:customMarkFollows="1" w:id="2"/>
              <w:t>3</w:t>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3"/>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009503C9">
              <w:rPr>
                <w:rStyle w:val="Odkaznapoznmkupodiarou"/>
                <w:b/>
                <w:bCs/>
                <w:sz w:val="22"/>
                <w:szCs w:val="22"/>
              </w:rPr>
              <w:footnoteReference w:customMarkFollows="1" w:id="5"/>
              <w:t>2</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6"/>
              <w:t>3</w:t>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9503C9">
            <w:pPr>
              <w:rPr>
                <w:b/>
                <w:bCs/>
                <w:sz w:val="22"/>
                <w:szCs w:val="22"/>
              </w:rPr>
            </w:pPr>
            <w:r w:rsidRPr="00BB2644">
              <w:rPr>
                <w:b/>
                <w:bCs/>
                <w:sz w:val="22"/>
                <w:szCs w:val="22"/>
              </w:rPr>
              <w:t>Kontrolu vykonal</w:t>
            </w:r>
            <w:r w:rsidR="009503C9">
              <w:rPr>
                <w:rStyle w:val="Odkaznapoznmkupodiarou"/>
                <w:b/>
                <w:bCs/>
                <w:sz w:val="22"/>
                <w:szCs w:val="22"/>
              </w:rPr>
              <w:footnoteReference w:customMarkFollows="1" w:id="7"/>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8"/>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lastRenderedPageBreak/>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r>
            <w:r w:rsidRPr="00BB2644">
              <w:rPr>
                <w:color w:val="000000"/>
                <w:sz w:val="22"/>
                <w:szCs w:val="22"/>
              </w:rPr>
              <w:lastRenderedPageBreak/>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 xml:space="preserve">b) Je kontrolované verejného obstarávanie v súlade so závermi vykonanej </w:t>
            </w:r>
            <w:r w:rsidR="003E7C4B">
              <w:rPr>
                <w:sz w:val="22"/>
                <w:szCs w:val="22"/>
              </w:rPr>
              <w:t xml:space="preserve">prvej </w:t>
            </w:r>
            <w:r w:rsidRPr="00BB2644">
              <w:rPr>
                <w:sz w:val="22"/>
                <w:szCs w:val="22"/>
              </w:rPr>
              <w:t xml:space="preserve">ex-ante kontroly a dokumentáciou schválenou v rámci tejto </w:t>
            </w:r>
            <w:r w:rsidR="003E7C4B">
              <w:rPr>
                <w:sz w:val="22"/>
                <w:szCs w:val="22"/>
              </w:rPr>
              <w:t xml:space="preserve">prvej </w:t>
            </w:r>
            <w:r w:rsidRPr="00BB2644">
              <w:rPr>
                <w:sz w:val="22"/>
                <w:szCs w:val="22"/>
              </w:rPr>
              <w:t>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1622F7" w:rsidRDefault="001622F7"/>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7" w:name="KZ_10"/>
            <w:r w:rsidRPr="00BB2644">
              <w:rPr>
                <w:b/>
                <w:bCs/>
                <w:color w:val="FFFFFF"/>
              </w:rPr>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7"/>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lastRenderedPageBreak/>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7749A" w:rsidRPr="00BB2644" w:rsidTr="001622F7">
        <w:trPr>
          <w:trHeight w:val="300"/>
        </w:trPr>
        <w:tc>
          <w:tcPr>
            <w:tcW w:w="3559" w:type="dxa"/>
            <w:gridSpan w:val="2"/>
            <w:shd w:val="clear" w:color="auto" w:fill="auto"/>
            <w:vAlign w:val="center"/>
          </w:tcPr>
          <w:p w:rsidR="0047749A" w:rsidRPr="00BB2644" w:rsidRDefault="0047749A"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47749A" w:rsidRPr="00BB5C53" w:rsidRDefault="0047749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lastRenderedPageBreak/>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13"/>
              <w:t>2</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4"/>
              <w:t>3</w:t>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8"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8"/>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009503C9">
              <w:rPr>
                <w:rStyle w:val="Odkaznapoznmkupodiarou"/>
                <w:b/>
                <w:bCs/>
                <w:sz w:val="22"/>
                <w:szCs w:val="22"/>
              </w:rPr>
              <w:footnoteReference w:customMarkFollows="1" w:id="15"/>
              <w:t>2</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6"/>
              <w:t>3</w:t>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9"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9"/>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C62538" w:rsidRPr="00BB2644" w:rsidTr="001622F7">
        <w:trPr>
          <w:trHeight w:val="300"/>
        </w:trPr>
        <w:tc>
          <w:tcPr>
            <w:tcW w:w="3559" w:type="dxa"/>
            <w:gridSpan w:val="2"/>
            <w:shd w:val="clear" w:color="auto" w:fill="auto"/>
            <w:vAlign w:val="center"/>
          </w:tcPr>
          <w:p w:rsidR="00C62538" w:rsidRPr="00BB2644" w:rsidRDefault="00C62538" w:rsidP="001622F7">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C62538" w:rsidRPr="00BB2644" w:rsidRDefault="00C62538"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009503C9">
              <w:rPr>
                <w:rStyle w:val="Odkaznapoznmkupodiarou"/>
                <w:b/>
                <w:bCs/>
                <w:sz w:val="22"/>
                <w:szCs w:val="22"/>
              </w:rPr>
              <w:footnoteReference w:customMarkFollows="1" w:id="17"/>
              <w:t>2</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18"/>
              <w:t>3</w:t>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0"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lastRenderedPageBreak/>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19"/>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0"/>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1"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009503C9">
              <w:rPr>
                <w:rStyle w:val="Odkaznapoznmkupodiarou"/>
                <w:b/>
                <w:bCs/>
                <w:sz w:val="22"/>
                <w:szCs w:val="22"/>
              </w:rPr>
              <w:footnoteReference w:customMarkFollows="1" w:id="21"/>
              <w:t>2</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2"/>
              <w:t>3</w:t>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2"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C95F8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záujemcov, ak sa uplatňuje,  pravidlá na </w:t>
            </w:r>
            <w:r w:rsidRPr="00BB2644">
              <w:rPr>
                <w:color w:val="000000"/>
                <w:sz w:val="22"/>
                <w:szCs w:val="22"/>
              </w:rPr>
              <w:lastRenderedPageBreak/>
              <w:t>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lastRenderedPageBreak/>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2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2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009503C9">
              <w:rPr>
                <w:rStyle w:val="Odkaznapoznmkupodiarou"/>
                <w:b/>
                <w:bCs/>
                <w:sz w:val="22"/>
                <w:szCs w:val="22"/>
              </w:rPr>
              <w:footnoteReference w:customMarkFollows="1" w:id="29"/>
              <w:t>2</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0"/>
              <w:t>3</w:t>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1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009503C9">
              <w:rPr>
                <w:rStyle w:val="Odkaznapoznmkupodiarou"/>
                <w:b/>
                <w:bCs/>
                <w:sz w:val="22"/>
                <w:szCs w:val="22"/>
              </w:rPr>
              <w:footnoteReference w:customMarkFollows="1" w:id="31"/>
              <w:t>2</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2"/>
              <w:t>3</w:t>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1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1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5"/>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6"/>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1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3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3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w:t>
            </w:r>
            <w:r w:rsidRPr="00BB2644">
              <w:rPr>
                <w:color w:val="000000"/>
                <w:sz w:val="22"/>
                <w:szCs w:val="22"/>
              </w:rPr>
              <w:lastRenderedPageBreak/>
              <w:t>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 xml:space="preserve">b) </w:t>
            </w:r>
            <w:r w:rsidRPr="00BB2644">
              <w:rPr>
                <w:color w:val="000000"/>
                <w:sz w:val="22"/>
                <w:szCs w:val="22"/>
              </w:rPr>
              <w:lastRenderedPageBreak/>
              <w:t>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r>
            <w:r w:rsidRPr="00BB2644">
              <w:rPr>
                <w:color w:val="000000"/>
                <w:sz w:val="22"/>
                <w:szCs w:val="22"/>
              </w:rPr>
              <w:lastRenderedPageBreak/>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22"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22"/>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009503C9">
              <w:rPr>
                <w:rStyle w:val="Odkaznapoznmkupodiarou"/>
                <w:b/>
                <w:bCs/>
                <w:sz w:val="22"/>
                <w:szCs w:val="22"/>
              </w:rPr>
              <w:footnoteReference w:customMarkFollows="1" w:id="43"/>
              <w:t>2</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4"/>
              <w:t>3</w:t>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23"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23"/>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5"/>
              <w:t>2</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6"/>
              <w:t>3</w:t>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4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w:t>
            </w:r>
            <w:r w:rsidR="00BE4FE4">
              <w:rPr>
                <w:color w:val="000000"/>
                <w:sz w:val="22"/>
                <w:szCs w:val="22"/>
              </w:rPr>
              <w:t>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r w:rsidR="00BE4FE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lastRenderedPageBreak/>
              <w:t>1</w:t>
            </w:r>
            <w:r w:rsidR="00BE4FE4">
              <w:rPr>
                <w:color w:val="000000"/>
                <w:sz w:val="22"/>
                <w:szCs w:val="22"/>
              </w:rPr>
              <w:t>8</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E4FE4"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49"/>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0"/>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6D16F2">
              <w:rPr>
                <w:b/>
                <w:bCs/>
                <w:sz w:val="22"/>
                <w:szCs w:val="22"/>
              </w:rPr>
              <w:t>schválil</w:t>
            </w:r>
            <w:r w:rsidR="006D16F2" w:rsidRPr="00BB2644" w:rsidDel="006D16F2">
              <w:rPr>
                <w:b/>
                <w:bCs/>
                <w:sz w:val="22"/>
                <w:szCs w:val="22"/>
              </w:rPr>
              <w:t xml:space="preserve"> </w:t>
            </w:r>
            <w:r w:rsidR="009503C9">
              <w:rPr>
                <w:rStyle w:val="Odkaznapoznmkupodiarou"/>
                <w:b/>
                <w:bCs/>
                <w:sz w:val="22"/>
                <w:szCs w:val="22"/>
              </w:rPr>
              <w:footnoteReference w:customMarkFollows="1" w:id="5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r w:rsidR="00BA285D">
              <w:rPr>
                <w:color w:val="000000"/>
                <w:sz w:val="22"/>
                <w:szCs w:val="22"/>
              </w:rPr>
              <w:t>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r w:rsidR="00BA285D">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A285D"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A285D">
            <w:pPr>
              <w:jc w:val="center"/>
              <w:rPr>
                <w:color w:val="000000"/>
                <w:sz w:val="22"/>
                <w:szCs w:val="22"/>
              </w:rPr>
            </w:pPr>
            <w:r w:rsidRPr="00BB2644">
              <w:rPr>
                <w:color w:val="000000"/>
                <w:sz w:val="22"/>
                <w:szCs w:val="22"/>
              </w:rPr>
              <w:t>3</w:t>
            </w:r>
            <w:r w:rsidR="00BA285D">
              <w:rPr>
                <w:color w:val="000000"/>
                <w:sz w:val="22"/>
                <w:szCs w:val="22"/>
              </w:rPr>
              <w:t>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1</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w:t>
            </w:r>
            <w:r w:rsidR="00BA285D">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w:t>
            </w:r>
            <w:r w:rsidR="00BA285D">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009503C9">
              <w:rPr>
                <w:rStyle w:val="Odkaznapoznmkupodiarou"/>
                <w:b/>
                <w:bCs/>
                <w:sz w:val="22"/>
                <w:szCs w:val="22"/>
              </w:rPr>
              <w:footnoteReference w:customMarkFollows="1" w:id="5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37"/>
            <w:r w:rsidRPr="00BB2644">
              <w:rPr>
                <w:b/>
                <w:bCs/>
                <w:color w:val="FFFFFF"/>
              </w:rPr>
              <w:lastRenderedPageBreak/>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lastRenderedPageBreak/>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009503C9">
              <w:rPr>
                <w:rStyle w:val="Odkaznapoznmkupodiarou"/>
                <w:b/>
                <w:bCs/>
                <w:sz w:val="22"/>
                <w:szCs w:val="22"/>
              </w:rPr>
              <w:footnoteReference w:customMarkFollows="1" w:id="55"/>
              <w:t>2</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6"/>
              <w:t>3</w:t>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57"/>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A285D">
              <w:rPr>
                <w:b/>
                <w:bCs/>
                <w:sz w:val="22"/>
                <w:szCs w:val="22"/>
              </w:rPr>
              <w:t>schválil</w:t>
            </w:r>
            <w:r w:rsidR="00BA285D" w:rsidRPr="00BB2644" w:rsidDel="00BA285D">
              <w:rPr>
                <w:b/>
                <w:bCs/>
                <w:sz w:val="22"/>
                <w:szCs w:val="22"/>
              </w:rPr>
              <w:t xml:space="preserve"> </w:t>
            </w:r>
            <w:r w:rsidR="009503C9">
              <w:rPr>
                <w:rStyle w:val="Odkaznapoznmkupodiarou"/>
                <w:b/>
                <w:bCs/>
                <w:sz w:val="22"/>
                <w:szCs w:val="22"/>
              </w:rPr>
              <w:footnoteReference w:customMarkFollows="1" w:id="58"/>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p w:rsidR="00364CA0" w:rsidRDefault="00364CA0">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0"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lastRenderedPageBreak/>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lastRenderedPageBreak/>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009503C9">
              <w:rPr>
                <w:rStyle w:val="Odkaznapoznmkupodiarou"/>
                <w:b/>
                <w:bCs/>
                <w:sz w:val="22"/>
                <w:szCs w:val="22"/>
              </w:rPr>
              <w:footnoteReference w:customMarkFollows="1" w:id="59"/>
              <w:t>2</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0"/>
              <w:t>3</w:t>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3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1"/>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2"/>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Názov </w:t>
            </w:r>
            <w:r w:rsidR="00682F85">
              <w:rPr>
                <w:color w:val="000000"/>
                <w:sz w:val="22"/>
                <w:szCs w:val="22"/>
              </w:rPr>
              <w:t>prioritnej osi</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lastRenderedPageBreak/>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009503C9">
              <w:rPr>
                <w:rStyle w:val="Odkaznapoznmkupodiarou"/>
                <w:b/>
                <w:bCs/>
                <w:sz w:val="22"/>
                <w:szCs w:val="22"/>
              </w:rPr>
              <w:footnoteReference w:customMarkFollows="1" w:id="63"/>
              <w:t>2</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Kontrolu </w:t>
            </w:r>
            <w:r w:rsidR="00B4159F">
              <w:rPr>
                <w:b/>
                <w:bCs/>
                <w:sz w:val="22"/>
                <w:szCs w:val="22"/>
              </w:rPr>
              <w:t>schválil</w:t>
            </w:r>
            <w:r w:rsidR="00B4159F" w:rsidRPr="00BB2644" w:rsidDel="00B4159F">
              <w:rPr>
                <w:b/>
                <w:bCs/>
                <w:sz w:val="22"/>
                <w:szCs w:val="22"/>
              </w:rPr>
              <w:t xml:space="preserve"> </w:t>
            </w:r>
            <w:r w:rsidR="009503C9">
              <w:rPr>
                <w:rStyle w:val="Odkaznapoznmkupodiarou"/>
                <w:b/>
                <w:bCs/>
                <w:sz w:val="22"/>
                <w:szCs w:val="22"/>
              </w:rPr>
              <w:footnoteReference w:customMarkFollows="1" w:id="64"/>
              <w:t>3</w:t>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5C249D" w:rsidRDefault="005C249D" w:rsidP="004C271B">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Pr="00921128" w:rsidRDefault="005C249D" w:rsidP="00921128">
      <w:pPr>
        <w:rPr>
          <w:sz w:val="18"/>
        </w:rPr>
      </w:pPr>
    </w:p>
    <w:p w:rsid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Pr="005C249D" w:rsidRDefault="005C249D" w:rsidP="005C249D">
      <w:pPr>
        <w:rPr>
          <w:sz w:val="18"/>
        </w:rPr>
      </w:pPr>
    </w:p>
    <w:p w:rsidR="005C249D" w:rsidRDefault="005C249D" w:rsidP="005C249D">
      <w:pPr>
        <w:rPr>
          <w:sz w:val="18"/>
        </w:rPr>
      </w:pPr>
    </w:p>
    <w:p w:rsidR="00BB2644" w:rsidRPr="005C249D" w:rsidRDefault="005C249D" w:rsidP="00921128">
      <w:pPr>
        <w:tabs>
          <w:tab w:val="left" w:pos="5025"/>
        </w:tabs>
        <w:rPr>
          <w:sz w:val="18"/>
        </w:rPr>
      </w:pPr>
      <w:r>
        <w:rPr>
          <w:sz w:val="18"/>
        </w:rPr>
        <w:tab/>
      </w:r>
    </w:p>
    <w:sectPr w:rsidR="00BB2644" w:rsidRPr="005C249D" w:rsidSect="00B5079A">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A1C" w:rsidRDefault="00466A1C" w:rsidP="00B948E0">
      <w:r>
        <w:separator/>
      </w:r>
    </w:p>
  </w:endnote>
  <w:endnote w:type="continuationSeparator" w:id="0">
    <w:p w:rsidR="00466A1C" w:rsidRDefault="00466A1C"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29D" w:rsidRDefault="00D4429D" w:rsidP="00627EA3">
    <w:pPr>
      <w:pStyle w:val="Pta"/>
      <w:jc w:val="right"/>
    </w:pPr>
    <w:r>
      <w:rPr>
        <w:noProof/>
      </w:rPr>
      <mc:AlternateContent>
        <mc:Choice Requires="wps">
          <w:drawing>
            <wp:anchor distT="0" distB="0" distL="114300" distR="114300" simplePos="0" relativeHeight="251655680" behindDoc="0" locked="0" layoutInCell="1" allowOverlap="1" wp14:anchorId="372414C8" wp14:editId="7E3E07F5">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4BAB01" id="Rovná spojnica 4"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D4429D" w:rsidRDefault="00D4429D">
    <w:pPr>
      <w:pStyle w:val="Pta"/>
      <w:jc w:val="right"/>
    </w:pPr>
    <w:r>
      <w:rPr>
        <w:noProof/>
      </w:rPr>
      <w:drawing>
        <wp:anchor distT="0" distB="0" distL="114300" distR="114300" simplePos="0" relativeHeight="251657728" behindDoc="1" locked="0" layoutInCell="1" allowOverlap="1" wp14:anchorId="2CC430E6" wp14:editId="7D94BACC">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9334C1">
      <w:rPr>
        <w:noProof/>
      </w:rPr>
      <w:t>2</w:t>
    </w:r>
    <w:r>
      <w:fldChar w:fldCharType="end"/>
    </w:r>
  </w:p>
  <w:p w:rsidR="00D4429D" w:rsidRPr="00627EA3" w:rsidRDefault="00D4429D" w:rsidP="00627EA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29D" w:rsidRPr="00350AAD" w:rsidRDefault="00D4429D" w:rsidP="00350AAD">
    <w:pPr>
      <w:tabs>
        <w:tab w:val="center" w:pos="4536"/>
        <w:tab w:val="right" w:pos="9072"/>
      </w:tabs>
      <w:jc w:val="right"/>
    </w:pPr>
    <w:r w:rsidRPr="00350AAD">
      <w:rPr>
        <w:noProof/>
      </w:rPr>
      <mc:AlternateContent>
        <mc:Choice Requires="wps">
          <w:drawing>
            <wp:anchor distT="0" distB="0" distL="114300" distR="114300" simplePos="0" relativeHeight="251658752" behindDoc="0" locked="0" layoutInCell="1" allowOverlap="1" wp14:anchorId="692517DD" wp14:editId="4F11669B">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D259B3" id="Rovná spojnica 10"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D4429D" w:rsidRPr="00350AAD" w:rsidRDefault="00D4429D" w:rsidP="00350AAD">
    <w:pPr>
      <w:tabs>
        <w:tab w:val="center" w:pos="4536"/>
        <w:tab w:val="right" w:pos="9072"/>
      </w:tabs>
      <w:jc w:val="right"/>
    </w:pPr>
    <w:r w:rsidRPr="00350AAD">
      <w:rPr>
        <w:noProof/>
      </w:rPr>
      <w:drawing>
        <wp:anchor distT="0" distB="0" distL="114300" distR="114300" simplePos="0" relativeHeight="251659776" behindDoc="1" locked="0" layoutInCell="1" allowOverlap="1" wp14:anchorId="699A22AB" wp14:editId="5930FC92">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9334C1">
      <w:rPr>
        <w:noProof/>
      </w:rPr>
      <w:t>1</w:t>
    </w:r>
    <w:r w:rsidRPr="00350AAD">
      <w:fldChar w:fldCharType="end"/>
    </w:r>
  </w:p>
  <w:p w:rsidR="00D4429D" w:rsidRPr="00350AAD" w:rsidRDefault="00D4429D" w:rsidP="00350AAD">
    <w:pPr>
      <w:tabs>
        <w:tab w:val="center" w:pos="4536"/>
        <w:tab w:val="right" w:pos="9072"/>
      </w:tabs>
    </w:pPr>
  </w:p>
  <w:p w:rsidR="00D4429D" w:rsidRPr="00350AAD" w:rsidRDefault="00D4429D" w:rsidP="00350AA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A1C" w:rsidRDefault="00466A1C" w:rsidP="00B948E0">
      <w:r>
        <w:separator/>
      </w:r>
    </w:p>
  </w:footnote>
  <w:footnote w:type="continuationSeparator" w:id="0">
    <w:p w:rsidR="00466A1C" w:rsidRDefault="00466A1C" w:rsidP="00B948E0">
      <w:r>
        <w:continuationSeparator/>
      </w:r>
    </w:p>
  </w:footnote>
  <w:footnote w:id="1">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D4429D" w:rsidRDefault="00D4429D" w:rsidP="00C35C73">
      <w:pPr>
        <w:pStyle w:val="Textpoznmkypodiarou"/>
      </w:pPr>
    </w:p>
  </w:footnote>
  <w:footnote w:id="8">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D4429D" w:rsidRDefault="00D4429D" w:rsidP="004E233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D4429D" w:rsidRDefault="00D4429D" w:rsidP="004E233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rsidR="00D4429D" w:rsidRDefault="00D4429D" w:rsidP="00E9229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D4429D" w:rsidRDefault="00D4429D" w:rsidP="00E9229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rsidR="00D4429D" w:rsidRDefault="00D4429D" w:rsidP="00A200F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D4429D" w:rsidRDefault="00D4429D" w:rsidP="00A200F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r>
        <w:t>3</w:t>
      </w:r>
    </w:p>
  </w:footnote>
  <w:footnote w:id="21">
    <w:p w:rsidR="00D4429D" w:rsidRDefault="00D4429D" w:rsidP="00C35C7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D4429D" w:rsidRDefault="00D4429D" w:rsidP="00C35C7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osobitne.2</w:t>
      </w:r>
    </w:p>
  </w:footnote>
  <w:footnote w:id="4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rsidR="00D4429D" w:rsidRDefault="00D4429D" w:rsidP="00E240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D4429D" w:rsidRDefault="00D4429D" w:rsidP="00E240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29D" w:rsidRDefault="00D4429D" w:rsidP="0045303B">
    <w:pPr>
      <w:pStyle w:val="Hlavika"/>
    </w:pPr>
    <w:r>
      <w:rPr>
        <w:noProof/>
      </w:rPr>
      <mc:AlternateContent>
        <mc:Choice Requires="wps">
          <w:drawing>
            <wp:anchor distT="0" distB="0" distL="114300" distR="114300" simplePos="0" relativeHeight="251656704" behindDoc="0" locked="0" layoutInCell="1" allowOverlap="1" wp14:anchorId="199F5CE4" wp14:editId="11BB51CD">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233FB97" id="Rovná spojnica 2" o:spid="_x0000_s1026" style="position:absolute;flip:y;z-index:25165670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20-10-31T00:00:00Z">
        <w:dateFormat w:val="dd.MM.yyyy"/>
        <w:lid w:val="sk-SK"/>
        <w:storeMappedDataAs w:val="dateTime"/>
        <w:calendar w:val="gregorian"/>
      </w:date>
    </w:sdtPr>
    <w:sdtContent>
      <w:p w:rsidR="00D4429D" w:rsidRPr="0045303B" w:rsidRDefault="009334C1" w:rsidP="0045303B">
        <w:pPr>
          <w:pStyle w:val="Hlavika"/>
          <w:jc w:val="right"/>
        </w:pPr>
        <w:del w:id="33" w:author="Autor">
          <w:r w:rsidDel="009334C1">
            <w:rPr>
              <w:szCs w:val="20"/>
            </w:rPr>
            <w:delText>30.04.2020</w:delText>
          </w:r>
        </w:del>
        <w:ins w:id="34" w:author="Autor">
          <w:r>
            <w:rPr>
              <w:szCs w:val="20"/>
            </w:rPr>
            <w:t>31.10.2020</w:t>
          </w:r>
        </w:ins>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29D" w:rsidRDefault="00D4429D"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D4429D" w:rsidRDefault="00D4429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20A69"/>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07F52"/>
    <w:rsid w:val="00214D92"/>
    <w:rsid w:val="002259C4"/>
    <w:rsid w:val="00225A05"/>
    <w:rsid w:val="0024138B"/>
    <w:rsid w:val="00246970"/>
    <w:rsid w:val="00256687"/>
    <w:rsid w:val="00265BB7"/>
    <w:rsid w:val="00274479"/>
    <w:rsid w:val="002A1E17"/>
    <w:rsid w:val="002A537C"/>
    <w:rsid w:val="002B7A90"/>
    <w:rsid w:val="002C54FD"/>
    <w:rsid w:val="002D1D0B"/>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6308C"/>
    <w:rsid w:val="00364CA0"/>
    <w:rsid w:val="00370F52"/>
    <w:rsid w:val="00372627"/>
    <w:rsid w:val="00375C76"/>
    <w:rsid w:val="0037670C"/>
    <w:rsid w:val="00377A42"/>
    <w:rsid w:val="00377D53"/>
    <w:rsid w:val="00386CBA"/>
    <w:rsid w:val="003935E9"/>
    <w:rsid w:val="00394FEE"/>
    <w:rsid w:val="003A2396"/>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E7C4B"/>
    <w:rsid w:val="003F1B24"/>
    <w:rsid w:val="003F7258"/>
    <w:rsid w:val="003F72D0"/>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66A1C"/>
    <w:rsid w:val="00475A90"/>
    <w:rsid w:val="00475DC9"/>
    <w:rsid w:val="0047749A"/>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33F7E"/>
    <w:rsid w:val="00541FF5"/>
    <w:rsid w:val="005464E3"/>
    <w:rsid w:val="00567A23"/>
    <w:rsid w:val="005800C7"/>
    <w:rsid w:val="005809AF"/>
    <w:rsid w:val="00580A58"/>
    <w:rsid w:val="00582C8E"/>
    <w:rsid w:val="00586CFE"/>
    <w:rsid w:val="00586F8F"/>
    <w:rsid w:val="00586FDB"/>
    <w:rsid w:val="00595875"/>
    <w:rsid w:val="005970ED"/>
    <w:rsid w:val="0059746D"/>
    <w:rsid w:val="005A1E89"/>
    <w:rsid w:val="005A22EA"/>
    <w:rsid w:val="005B1EEC"/>
    <w:rsid w:val="005B49EF"/>
    <w:rsid w:val="005C249D"/>
    <w:rsid w:val="005C4FD8"/>
    <w:rsid w:val="005C794F"/>
    <w:rsid w:val="005D51B8"/>
    <w:rsid w:val="005F1C3F"/>
    <w:rsid w:val="005F1D0B"/>
    <w:rsid w:val="005F5B71"/>
    <w:rsid w:val="00613E14"/>
    <w:rsid w:val="00622D7A"/>
    <w:rsid w:val="00627EA3"/>
    <w:rsid w:val="00631B3F"/>
    <w:rsid w:val="0063337A"/>
    <w:rsid w:val="006479DF"/>
    <w:rsid w:val="006541E0"/>
    <w:rsid w:val="00660DCB"/>
    <w:rsid w:val="0066136C"/>
    <w:rsid w:val="006637BF"/>
    <w:rsid w:val="0066641F"/>
    <w:rsid w:val="006719A0"/>
    <w:rsid w:val="00681464"/>
    <w:rsid w:val="00682F85"/>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16F2"/>
    <w:rsid w:val="006D3B82"/>
    <w:rsid w:val="006E3BB8"/>
    <w:rsid w:val="006F15B4"/>
    <w:rsid w:val="006F4274"/>
    <w:rsid w:val="007128C2"/>
    <w:rsid w:val="00726163"/>
    <w:rsid w:val="00736826"/>
    <w:rsid w:val="0074134E"/>
    <w:rsid w:val="0074477E"/>
    <w:rsid w:val="00744A1E"/>
    <w:rsid w:val="007508E4"/>
    <w:rsid w:val="00752689"/>
    <w:rsid w:val="0076414C"/>
    <w:rsid w:val="00765555"/>
    <w:rsid w:val="00767352"/>
    <w:rsid w:val="00771CC6"/>
    <w:rsid w:val="00777F4F"/>
    <w:rsid w:val="0078017B"/>
    <w:rsid w:val="00782970"/>
    <w:rsid w:val="00782D3D"/>
    <w:rsid w:val="00786420"/>
    <w:rsid w:val="00786DE9"/>
    <w:rsid w:val="007874B4"/>
    <w:rsid w:val="00794FDC"/>
    <w:rsid w:val="007A60EF"/>
    <w:rsid w:val="007C0184"/>
    <w:rsid w:val="007C035E"/>
    <w:rsid w:val="007D0841"/>
    <w:rsid w:val="007D452B"/>
    <w:rsid w:val="007E3DB1"/>
    <w:rsid w:val="007E4C9D"/>
    <w:rsid w:val="007F0D9A"/>
    <w:rsid w:val="00801225"/>
    <w:rsid w:val="00802A5E"/>
    <w:rsid w:val="00803014"/>
    <w:rsid w:val="00807413"/>
    <w:rsid w:val="008109A4"/>
    <w:rsid w:val="00815734"/>
    <w:rsid w:val="008205E0"/>
    <w:rsid w:val="00821013"/>
    <w:rsid w:val="00834EF2"/>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02EE2"/>
    <w:rsid w:val="00911D80"/>
    <w:rsid w:val="00912362"/>
    <w:rsid w:val="00912B9C"/>
    <w:rsid w:val="00921128"/>
    <w:rsid w:val="0092115C"/>
    <w:rsid w:val="00925BE7"/>
    <w:rsid w:val="00926284"/>
    <w:rsid w:val="009334C1"/>
    <w:rsid w:val="009503C9"/>
    <w:rsid w:val="00960261"/>
    <w:rsid w:val="009606FA"/>
    <w:rsid w:val="009634DB"/>
    <w:rsid w:val="0096634A"/>
    <w:rsid w:val="009705DA"/>
    <w:rsid w:val="009728A0"/>
    <w:rsid w:val="00972AA4"/>
    <w:rsid w:val="009759D2"/>
    <w:rsid w:val="00977CF6"/>
    <w:rsid w:val="009836CF"/>
    <w:rsid w:val="00991C7D"/>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255A1"/>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159F"/>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285D"/>
    <w:rsid w:val="00BA4376"/>
    <w:rsid w:val="00BA5B06"/>
    <w:rsid w:val="00BB2644"/>
    <w:rsid w:val="00BB57ED"/>
    <w:rsid w:val="00BB5C53"/>
    <w:rsid w:val="00BB7B7B"/>
    <w:rsid w:val="00BC1ADC"/>
    <w:rsid w:val="00BC4BAC"/>
    <w:rsid w:val="00BD77E9"/>
    <w:rsid w:val="00BE3BED"/>
    <w:rsid w:val="00BE46B3"/>
    <w:rsid w:val="00BE4FE4"/>
    <w:rsid w:val="00BF0F23"/>
    <w:rsid w:val="00BF4803"/>
    <w:rsid w:val="00BF4995"/>
    <w:rsid w:val="00C11731"/>
    <w:rsid w:val="00C13AF9"/>
    <w:rsid w:val="00C214B6"/>
    <w:rsid w:val="00C348A2"/>
    <w:rsid w:val="00C35C73"/>
    <w:rsid w:val="00C40F8C"/>
    <w:rsid w:val="00C42DC0"/>
    <w:rsid w:val="00C53567"/>
    <w:rsid w:val="00C62538"/>
    <w:rsid w:val="00C63991"/>
    <w:rsid w:val="00C6439D"/>
    <w:rsid w:val="00C71D0A"/>
    <w:rsid w:val="00C7625A"/>
    <w:rsid w:val="00C76F19"/>
    <w:rsid w:val="00C858E3"/>
    <w:rsid w:val="00C90D3F"/>
    <w:rsid w:val="00C92BF0"/>
    <w:rsid w:val="00C95F88"/>
    <w:rsid w:val="00CA208E"/>
    <w:rsid w:val="00CA378C"/>
    <w:rsid w:val="00CA722F"/>
    <w:rsid w:val="00CB33DE"/>
    <w:rsid w:val="00CB451E"/>
    <w:rsid w:val="00CB584E"/>
    <w:rsid w:val="00CB68A1"/>
    <w:rsid w:val="00CC055E"/>
    <w:rsid w:val="00CC5092"/>
    <w:rsid w:val="00CC78C8"/>
    <w:rsid w:val="00CD2B96"/>
    <w:rsid w:val="00CD3D13"/>
    <w:rsid w:val="00CD4054"/>
    <w:rsid w:val="00CE38C5"/>
    <w:rsid w:val="00CE635F"/>
    <w:rsid w:val="00CE7535"/>
    <w:rsid w:val="00D05350"/>
    <w:rsid w:val="00D11736"/>
    <w:rsid w:val="00D12E0B"/>
    <w:rsid w:val="00D17CFD"/>
    <w:rsid w:val="00D258BA"/>
    <w:rsid w:val="00D434C3"/>
    <w:rsid w:val="00D4429D"/>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6142C"/>
    <w:rsid w:val="00E701EB"/>
    <w:rsid w:val="00E742C1"/>
    <w:rsid w:val="00E7460E"/>
    <w:rsid w:val="00E74EA1"/>
    <w:rsid w:val="00E7702D"/>
    <w:rsid w:val="00E77416"/>
    <w:rsid w:val="00E85006"/>
    <w:rsid w:val="00E92290"/>
    <w:rsid w:val="00EA002C"/>
    <w:rsid w:val="00EA4569"/>
    <w:rsid w:val="00EA74D6"/>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21DB"/>
    <w:rsid w:val="00FD34AF"/>
    <w:rsid w:val="00FD463E"/>
    <w:rsid w:val="00FE44EB"/>
    <w:rsid w:val="00FE60CD"/>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 w:type="paragraph" w:styleId="Textvysvetlivky">
    <w:name w:val="endnote text"/>
    <w:basedOn w:val="Normlny"/>
    <w:link w:val="TextvysvetlivkyChar"/>
    <w:uiPriority w:val="99"/>
    <w:semiHidden/>
    <w:unhideWhenUsed/>
    <w:rsid w:val="009503C9"/>
    <w:rPr>
      <w:sz w:val="20"/>
      <w:szCs w:val="20"/>
    </w:rPr>
  </w:style>
  <w:style w:type="character" w:customStyle="1" w:styleId="TextvysvetlivkyChar">
    <w:name w:val="Text vysvetlivky Char"/>
    <w:basedOn w:val="Predvolenpsmoodseku"/>
    <w:link w:val="Textvysvetlivky"/>
    <w:uiPriority w:val="99"/>
    <w:semiHidden/>
    <w:rsid w:val="009503C9"/>
    <w:rPr>
      <w:rFonts w:ascii="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9503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03129"/>
    <w:rsid w:val="00012575"/>
    <w:rsid w:val="00065C58"/>
    <w:rsid w:val="001169A0"/>
    <w:rsid w:val="00176F69"/>
    <w:rsid w:val="00180566"/>
    <w:rsid w:val="002B4A4D"/>
    <w:rsid w:val="002C5D39"/>
    <w:rsid w:val="00317B1B"/>
    <w:rsid w:val="00343A03"/>
    <w:rsid w:val="00350294"/>
    <w:rsid w:val="00373453"/>
    <w:rsid w:val="003D35E8"/>
    <w:rsid w:val="004214DB"/>
    <w:rsid w:val="004542AC"/>
    <w:rsid w:val="004711F3"/>
    <w:rsid w:val="004A0642"/>
    <w:rsid w:val="00505D9E"/>
    <w:rsid w:val="00576118"/>
    <w:rsid w:val="005A66ED"/>
    <w:rsid w:val="005B35C3"/>
    <w:rsid w:val="00601C6F"/>
    <w:rsid w:val="00613680"/>
    <w:rsid w:val="00626A18"/>
    <w:rsid w:val="00626CCA"/>
    <w:rsid w:val="00657A55"/>
    <w:rsid w:val="00661E88"/>
    <w:rsid w:val="0066428B"/>
    <w:rsid w:val="00706FC4"/>
    <w:rsid w:val="00731431"/>
    <w:rsid w:val="008470AD"/>
    <w:rsid w:val="0086516F"/>
    <w:rsid w:val="00913E1F"/>
    <w:rsid w:val="009B27DA"/>
    <w:rsid w:val="009C1F56"/>
    <w:rsid w:val="009D1731"/>
    <w:rsid w:val="009E4E26"/>
    <w:rsid w:val="009E5EBA"/>
    <w:rsid w:val="00A75A21"/>
    <w:rsid w:val="00AE5524"/>
    <w:rsid w:val="00B13D1F"/>
    <w:rsid w:val="00B610B3"/>
    <w:rsid w:val="00BB06BD"/>
    <w:rsid w:val="00BF4F3E"/>
    <w:rsid w:val="00CB0ADE"/>
    <w:rsid w:val="00CB24E7"/>
    <w:rsid w:val="00D1685F"/>
    <w:rsid w:val="00DA4085"/>
    <w:rsid w:val="00E047EF"/>
    <w:rsid w:val="00E11E89"/>
    <w:rsid w:val="00EA31E6"/>
    <w:rsid w:val="00EA7783"/>
    <w:rsid w:val="00F36FF9"/>
    <w:rsid w:val="00FB39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46BF7-CAD8-4293-8057-D44CC648C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116</Pages>
  <Words>27420</Words>
  <Characters>156294</Characters>
  <Application>Microsoft Office Word</Application>
  <DocSecurity>0</DocSecurity>
  <Lines>1302</Lines>
  <Paragraphs>366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183348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2019-10-30T07:16:00Z</dcterms:created>
  <dcterms:modified xsi:type="dcterms:W3CDTF">2020-10-30T11:58:00Z</dcterms:modified>
</cp:coreProperties>
</file>